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1D" w:rsidRDefault="004E1A0B">
      <w:pPr>
        <w:rPr>
          <w:rFonts w:ascii="Verdana" w:hAnsi="Verdana"/>
          <w:sz w:val="36"/>
          <w:szCs w:val="36"/>
        </w:rPr>
      </w:pPr>
      <w:r w:rsidRPr="004E1A0B">
        <w:drawing>
          <wp:inline distT="0" distB="0" distL="0" distR="0">
            <wp:extent cx="1711842" cy="1435338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733" cy="1435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36"/>
          <w:szCs w:val="36"/>
        </w:rPr>
        <w:t xml:space="preserve">   </w:t>
      </w:r>
      <w:r w:rsidRPr="004E1A0B">
        <w:rPr>
          <w:rFonts w:ascii="Verdana" w:hAnsi="Verdana"/>
          <w:sz w:val="36"/>
          <w:szCs w:val="36"/>
        </w:rPr>
        <w:t>Information Retrieval Chart</w:t>
      </w:r>
    </w:p>
    <w:p w:rsidR="004E1A0B" w:rsidRPr="004E1A0B" w:rsidRDefault="004E1A0B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Name:</w:t>
      </w:r>
    </w:p>
    <w:p w:rsidR="004C6D23" w:rsidRDefault="00FD44C1" w:rsidP="00FD44C1">
      <w:pPr>
        <w:ind w:firstLine="720"/>
        <w:jc w:val="center"/>
        <w:rPr>
          <w:del w:id="0" w:author="M &amp; W Joyce" w:date="2011-04-03T14:45:00Z"/>
          <w:rFonts w:ascii="Verdana" w:hAnsi="Verdana"/>
          <w:b/>
          <w:sz w:val="44"/>
          <w:szCs w:val="44"/>
        </w:rPr>
      </w:pPr>
      <w:del w:id="1" w:author="M &amp; W Joyce" w:date="2011-04-03T14:45:00Z">
        <w:r>
          <w:rPr>
            <w:rFonts w:ascii="Verdana" w:hAnsi="Verdana"/>
            <w:b/>
            <w:noProof/>
            <w:sz w:val="44"/>
            <w:szCs w:val="44"/>
            <w:lang w:eastAsia="en-AU"/>
            <w:rPrChange w:id="2">
              <w:rPr>
                <w:noProof/>
                <w:lang w:eastAsia="en-AU"/>
              </w:rPr>
            </w:rPrChange>
          </w:rPr>
          <w:drawing>
            <wp:inline distT="0" distB="0" distL="0" distR="0">
              <wp:extent cx="1818005" cy="1828800"/>
              <wp:effectExtent l="0" t="0" r="0" b="0"/>
              <wp:docPr id="1" name="Picture 1" descr="C:\Documents and Settings\M &amp; W Joyce\Local Settings\Temporary Internet Files\Content.IE5\FUXCLIAK\MC900036509[1].wm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Documents and Settings\M &amp; W Joyce\Local Settings\Temporary Internet Files\Content.IE5\FUXCLIAK\MC900036509[1].wmf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800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4C6D23" w:rsidRPr="004C6D23">
          <w:rPr>
            <w:rFonts w:ascii="Verdana" w:hAnsi="Verdana"/>
            <w:b/>
            <w:sz w:val="44"/>
            <w:szCs w:val="44"/>
          </w:rPr>
          <w:delText>Information Retrieval Chart</w:delText>
        </w:r>
      </w:del>
    </w:p>
    <w:p w:rsidR="004C6D23" w:rsidRDefault="004C6D23">
      <w:pPr>
        <w:rPr>
          <w:del w:id="3" w:author="M &amp; W Joyce" w:date="2011-04-03T14:45:00Z"/>
          <w:rFonts w:ascii="Verdana" w:hAnsi="Verdana"/>
          <w:b/>
          <w:sz w:val="44"/>
          <w:szCs w:val="44"/>
        </w:rPr>
      </w:pPr>
    </w:p>
    <w:p w:rsidR="004C6D23" w:rsidRPr="004C6D23" w:rsidRDefault="004C6D23" w:rsidP="00FD44C1">
      <w:pPr>
        <w:rPr>
          <w:del w:id="4" w:author="M &amp; W Joyce" w:date="2011-04-03T14:45:00Z"/>
          <w:rFonts w:ascii="Verdana" w:hAnsi="Verdana"/>
          <w:sz w:val="36"/>
          <w:szCs w:val="36"/>
        </w:rPr>
      </w:pPr>
      <w:del w:id="5" w:author="M &amp; W Joyce" w:date="2011-04-03T14:45:00Z">
        <w:r w:rsidRPr="004C6D23">
          <w:rPr>
            <w:rFonts w:ascii="Verdana" w:hAnsi="Verdana"/>
            <w:sz w:val="36"/>
            <w:szCs w:val="36"/>
          </w:rPr>
          <w:delText>Name</w:delText>
        </w:r>
        <w:r w:rsidR="002B34C8">
          <w:rPr>
            <w:rFonts w:ascii="Verdana" w:hAnsi="Verdana"/>
            <w:sz w:val="36"/>
            <w:szCs w:val="36"/>
          </w:rPr>
          <w:delText>:</w:delText>
        </w:r>
        <w:r w:rsidRPr="004C6D23">
          <w:rPr>
            <w:rFonts w:ascii="Verdana" w:hAnsi="Verdana"/>
            <w:sz w:val="36"/>
            <w:szCs w:val="36"/>
          </w:rPr>
          <w:delText xml:space="preserve"> __________</w:delText>
        </w:r>
        <w:r w:rsidRPr="004C6D23">
          <w:rPr>
            <w:rFonts w:ascii="Verdana" w:hAnsi="Verdana"/>
            <w:sz w:val="36"/>
            <w:szCs w:val="36"/>
          </w:rPr>
          <w:tab/>
          <w:delText>Date</w:delText>
        </w:r>
        <w:r w:rsidR="002B34C8">
          <w:rPr>
            <w:rFonts w:ascii="Verdana" w:hAnsi="Verdana"/>
            <w:sz w:val="36"/>
            <w:szCs w:val="36"/>
          </w:rPr>
          <w:delText>:</w:delText>
        </w:r>
        <w:r w:rsidR="00FD44C1">
          <w:rPr>
            <w:rFonts w:ascii="Verdana" w:hAnsi="Verdana"/>
            <w:sz w:val="36"/>
            <w:szCs w:val="36"/>
          </w:rPr>
          <w:delText xml:space="preserve"> _</w:delText>
        </w:r>
        <w:r w:rsidRPr="004C6D23">
          <w:rPr>
            <w:rFonts w:ascii="Verdana" w:hAnsi="Verdana"/>
            <w:sz w:val="36"/>
            <w:szCs w:val="36"/>
          </w:rPr>
          <w:delText>________</w:delText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  <w:tblPrChange w:id="6" w:author="M &amp; W Joyce" w:date="2011-04-03T14:45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5084"/>
        <w:gridCol w:w="4878"/>
        <w:tblGridChange w:id="7">
          <w:tblGrid>
            <w:gridCol w:w="4286"/>
            <w:gridCol w:w="798"/>
            <w:gridCol w:w="4878"/>
          </w:tblGrid>
        </w:tblGridChange>
      </w:tblGrid>
      <w:tr w:rsidR="004C6D23" w:rsidTr="004E1A0B">
        <w:tc>
          <w:tcPr>
            <w:tcW w:w="5084" w:type="dxa"/>
            <w:tcPrChange w:id="8" w:author="M &amp; W Joyce" w:date="2011-04-03T14:45:00Z">
              <w:tcPr>
                <w:tcW w:w="5379" w:type="dxa"/>
              </w:tcPr>
            </w:tcPrChange>
          </w:tcPr>
          <w:p w:rsidR="004C6D23" w:rsidRPr="00996BCF" w:rsidRDefault="004C6D23" w:rsidP="00783FDE">
            <w:pPr>
              <w:spacing w:after="200" w:line="276" w:lineRule="auto"/>
              <w:rPr>
                <w:rFonts w:ascii="Verdana" w:hAnsi="Verdana"/>
                <w:sz w:val="36"/>
                <w:rPrChange w:id="9" w:author="M &amp; W Joyce" w:date="2011-04-03T14:45:00Z">
                  <w:rPr>
                    <w:rFonts w:ascii="Verdana" w:hAnsi="Verdana"/>
                    <w:b/>
                    <w:sz w:val="36"/>
                  </w:rPr>
                </w:rPrChange>
              </w:rPr>
            </w:pPr>
            <w:r w:rsidRPr="00996BCF">
              <w:rPr>
                <w:rFonts w:ascii="Verdana" w:hAnsi="Verdana"/>
                <w:sz w:val="36"/>
                <w:rPrChange w:id="10" w:author="M &amp; W Joyce" w:date="2011-04-03T14:45:00Z">
                  <w:rPr>
                    <w:rFonts w:ascii="Verdana" w:hAnsi="Verdana"/>
                    <w:b/>
                    <w:sz w:val="36"/>
                  </w:rPr>
                </w:rPrChange>
              </w:rPr>
              <w:t>Focus Question</w:t>
            </w:r>
          </w:p>
        </w:tc>
        <w:tc>
          <w:tcPr>
            <w:tcW w:w="4878" w:type="dxa"/>
            <w:tcPrChange w:id="11" w:author="M &amp; W Joyce" w:date="2011-04-03T14:45:00Z">
              <w:tcPr>
                <w:tcW w:w="7796" w:type="dxa"/>
                <w:gridSpan w:val="2"/>
              </w:tcPr>
            </w:tcPrChange>
          </w:tcPr>
          <w:p w:rsidR="004C6D23" w:rsidRPr="00996BCF" w:rsidRDefault="004C6D23" w:rsidP="00783FDE">
            <w:pPr>
              <w:spacing w:after="200" w:line="276" w:lineRule="auto"/>
              <w:rPr>
                <w:rFonts w:ascii="Verdana" w:hAnsi="Verdana"/>
                <w:sz w:val="36"/>
                <w:rPrChange w:id="12" w:author="M &amp; W Joyce" w:date="2011-04-03T14:45:00Z">
                  <w:rPr>
                    <w:rFonts w:ascii="Verdana" w:hAnsi="Verdana"/>
                    <w:b/>
                    <w:sz w:val="36"/>
                  </w:rPr>
                </w:rPrChange>
              </w:rPr>
            </w:pPr>
            <w:r w:rsidRPr="00996BCF">
              <w:rPr>
                <w:rFonts w:ascii="Verdana" w:hAnsi="Verdana"/>
                <w:sz w:val="36"/>
                <w:rPrChange w:id="13" w:author="M &amp; W Joyce" w:date="2011-04-03T14:45:00Z">
                  <w:rPr>
                    <w:rFonts w:ascii="Verdana" w:hAnsi="Verdana"/>
                    <w:b/>
                    <w:sz w:val="36"/>
                  </w:rPr>
                </w:rPrChange>
              </w:rPr>
              <w:t>What did you find out?</w:t>
            </w:r>
          </w:p>
        </w:tc>
      </w:tr>
      <w:tr w:rsidR="004C6D23" w:rsidTr="004E1A0B">
        <w:tc>
          <w:tcPr>
            <w:tcW w:w="5084" w:type="dxa"/>
            <w:tcPrChange w:id="14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1)</w:t>
            </w:r>
          </w:p>
        </w:tc>
        <w:tc>
          <w:tcPr>
            <w:tcW w:w="4878" w:type="dxa"/>
            <w:tcPrChange w:id="15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996BCF" w:rsidRDefault="00996BCF" w:rsidP="00783FDE">
            <w:pPr>
              <w:rPr>
                <w:ins w:id="16" w:author="M &amp; W Joyce" w:date="2011-04-03T14:45:00Z"/>
              </w:rPr>
            </w:pPr>
          </w:p>
          <w:p w:rsidR="00783FDE" w:rsidRDefault="00783FDE" w:rsidP="00783FDE"/>
        </w:tc>
      </w:tr>
      <w:tr w:rsidR="004C6D23" w:rsidTr="004E1A0B">
        <w:tc>
          <w:tcPr>
            <w:tcW w:w="5084" w:type="dxa"/>
            <w:tcPrChange w:id="17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2)</w:t>
            </w:r>
          </w:p>
        </w:tc>
        <w:tc>
          <w:tcPr>
            <w:tcW w:w="4878" w:type="dxa"/>
            <w:tcPrChange w:id="18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996BCF" w:rsidRDefault="00996BCF" w:rsidP="00783FDE">
            <w:pPr>
              <w:rPr>
                <w:ins w:id="19" w:author="M &amp; W Joyce" w:date="2011-04-03T14:45:00Z"/>
              </w:rPr>
            </w:pPr>
          </w:p>
          <w:p w:rsidR="00783FDE" w:rsidRDefault="00783FDE" w:rsidP="00783FDE"/>
        </w:tc>
      </w:tr>
      <w:tr w:rsidR="004C6D23" w:rsidTr="004E1A0B">
        <w:tc>
          <w:tcPr>
            <w:tcW w:w="5084" w:type="dxa"/>
            <w:tcPrChange w:id="20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3)</w:t>
            </w:r>
          </w:p>
        </w:tc>
        <w:tc>
          <w:tcPr>
            <w:tcW w:w="4878" w:type="dxa"/>
            <w:tcPrChange w:id="21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996BCF" w:rsidRDefault="00996BCF" w:rsidP="00783FDE">
            <w:pPr>
              <w:rPr>
                <w:ins w:id="22" w:author="M &amp; W Joyce" w:date="2011-04-03T14:45:00Z"/>
              </w:rPr>
            </w:pPr>
          </w:p>
          <w:p w:rsidR="00783FDE" w:rsidRDefault="00783FDE" w:rsidP="00783FDE"/>
        </w:tc>
      </w:tr>
      <w:tr w:rsidR="004C6D23" w:rsidTr="004E1A0B">
        <w:tc>
          <w:tcPr>
            <w:tcW w:w="5084" w:type="dxa"/>
            <w:tcPrChange w:id="23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4)</w:t>
            </w:r>
          </w:p>
        </w:tc>
        <w:tc>
          <w:tcPr>
            <w:tcW w:w="4878" w:type="dxa"/>
            <w:tcPrChange w:id="24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996BCF" w:rsidRDefault="00996BCF" w:rsidP="00783FDE">
            <w:pPr>
              <w:rPr>
                <w:ins w:id="25" w:author="M &amp; W Joyce" w:date="2011-04-03T14:45:00Z"/>
              </w:rPr>
            </w:pPr>
          </w:p>
          <w:p w:rsidR="00783FDE" w:rsidRDefault="00783FDE" w:rsidP="00783FDE"/>
        </w:tc>
      </w:tr>
      <w:tr w:rsidR="004C6D23" w:rsidTr="004E1A0B">
        <w:tc>
          <w:tcPr>
            <w:tcW w:w="5084" w:type="dxa"/>
            <w:tcPrChange w:id="26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5)</w:t>
            </w:r>
          </w:p>
        </w:tc>
        <w:tc>
          <w:tcPr>
            <w:tcW w:w="4878" w:type="dxa"/>
            <w:tcPrChange w:id="27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996BCF" w:rsidRDefault="00996BCF" w:rsidP="00783FDE">
            <w:pPr>
              <w:rPr>
                <w:ins w:id="28" w:author="M &amp; W Joyce" w:date="2011-04-03T14:45:00Z"/>
              </w:rPr>
            </w:pPr>
          </w:p>
          <w:p w:rsidR="00783FDE" w:rsidRDefault="00783FDE" w:rsidP="00783FDE"/>
        </w:tc>
      </w:tr>
      <w:tr w:rsidR="004C6D23" w:rsidTr="004E1A0B">
        <w:tc>
          <w:tcPr>
            <w:tcW w:w="5084" w:type="dxa"/>
            <w:tcPrChange w:id="29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6)</w:t>
            </w:r>
          </w:p>
        </w:tc>
        <w:tc>
          <w:tcPr>
            <w:tcW w:w="4878" w:type="dxa"/>
            <w:tcPrChange w:id="30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783FDE" w:rsidRDefault="00783FDE" w:rsidP="00783FDE"/>
          <w:p w:rsidR="004C6D23" w:rsidRDefault="004C6D23" w:rsidP="00783FDE">
            <w:pPr>
              <w:rPr>
                <w:del w:id="31" w:author="M &amp; W Joyce" w:date="2011-04-03T14:45:00Z"/>
              </w:rPr>
            </w:pPr>
          </w:p>
          <w:p w:rsidR="00996BCF" w:rsidRDefault="00996BCF" w:rsidP="00783FDE"/>
        </w:tc>
      </w:tr>
      <w:tr w:rsidR="004C6D23" w:rsidTr="004E1A0B">
        <w:tc>
          <w:tcPr>
            <w:tcW w:w="5084" w:type="dxa"/>
            <w:tcPrChange w:id="32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7)</w:t>
            </w:r>
          </w:p>
        </w:tc>
        <w:tc>
          <w:tcPr>
            <w:tcW w:w="4878" w:type="dxa"/>
            <w:tcPrChange w:id="33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783FDE" w:rsidRDefault="00783FDE" w:rsidP="00783FDE">
            <w:pPr>
              <w:rPr>
                <w:del w:id="34" w:author="M &amp; W Joyce" w:date="2011-04-03T14:45:00Z"/>
              </w:rPr>
            </w:pPr>
          </w:p>
          <w:p w:rsidR="00996BCF" w:rsidRDefault="00996BCF" w:rsidP="00783FDE"/>
        </w:tc>
      </w:tr>
      <w:tr w:rsidR="004C6D23" w:rsidTr="004E1A0B">
        <w:tc>
          <w:tcPr>
            <w:tcW w:w="5084" w:type="dxa"/>
            <w:tcPrChange w:id="35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8)</w:t>
            </w:r>
          </w:p>
        </w:tc>
        <w:tc>
          <w:tcPr>
            <w:tcW w:w="4878" w:type="dxa"/>
            <w:tcPrChange w:id="36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783FDE" w:rsidRDefault="00783FDE" w:rsidP="00783FDE"/>
          <w:p w:rsidR="00996BCF" w:rsidRDefault="00996BCF" w:rsidP="00783FDE">
            <w:pPr>
              <w:rPr>
                <w:ins w:id="37" w:author="M &amp; W Joyce" w:date="2011-04-03T14:45:00Z"/>
              </w:rPr>
            </w:pPr>
          </w:p>
          <w:p w:rsidR="004C6D23" w:rsidRDefault="004C6D23" w:rsidP="00783FDE"/>
        </w:tc>
      </w:tr>
      <w:tr w:rsidR="004C6D23" w:rsidTr="004E1A0B">
        <w:tc>
          <w:tcPr>
            <w:tcW w:w="5084" w:type="dxa"/>
            <w:tcPrChange w:id="38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9)</w:t>
            </w:r>
          </w:p>
        </w:tc>
        <w:tc>
          <w:tcPr>
            <w:tcW w:w="4878" w:type="dxa"/>
            <w:tcPrChange w:id="39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783FDE" w:rsidRDefault="00783FDE" w:rsidP="00783FDE">
            <w:pPr>
              <w:rPr>
                <w:del w:id="40" w:author="M &amp; W Joyce" w:date="2011-04-03T14:45:00Z"/>
              </w:rPr>
            </w:pPr>
          </w:p>
          <w:p w:rsidR="00996BCF" w:rsidRDefault="00996BCF" w:rsidP="00783FDE"/>
        </w:tc>
      </w:tr>
      <w:tr w:rsidR="004C6D23" w:rsidTr="004E1A0B">
        <w:tc>
          <w:tcPr>
            <w:tcW w:w="5084" w:type="dxa"/>
            <w:tcPrChange w:id="41" w:author="M &amp; W Joyce" w:date="2011-04-03T14:45:00Z">
              <w:tcPr>
                <w:tcW w:w="5379" w:type="dxa"/>
                <w:gridSpan w:val="2"/>
              </w:tcPr>
            </w:tcPrChange>
          </w:tcPr>
          <w:p w:rsidR="004C6D23" w:rsidRDefault="004C6D23" w:rsidP="00783FDE">
            <w:r>
              <w:t>10)</w:t>
            </w:r>
          </w:p>
        </w:tc>
        <w:tc>
          <w:tcPr>
            <w:tcW w:w="4878" w:type="dxa"/>
            <w:tcPrChange w:id="42" w:author="M &amp; W Joyce" w:date="2011-04-03T14:45:00Z">
              <w:tcPr>
                <w:tcW w:w="7796" w:type="dxa"/>
              </w:tcPr>
            </w:tcPrChange>
          </w:tcPr>
          <w:p w:rsidR="004C6D23" w:rsidRDefault="004C6D23" w:rsidP="00783FDE"/>
          <w:p w:rsidR="004C6D23" w:rsidRDefault="004C6D23" w:rsidP="00783FDE"/>
          <w:p w:rsidR="00783FDE" w:rsidRDefault="00783FDE" w:rsidP="00783FDE">
            <w:bookmarkStart w:id="43" w:name="_GoBack"/>
            <w:bookmarkEnd w:id="43"/>
          </w:p>
        </w:tc>
      </w:tr>
    </w:tbl>
    <w:p w:rsidR="004C6D23" w:rsidRDefault="004C6D23"/>
    <w:sectPr w:rsidR="004C6D23" w:rsidSect="00783FD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D23"/>
    <w:rsid w:val="00095536"/>
    <w:rsid w:val="002B34C8"/>
    <w:rsid w:val="004367E7"/>
    <w:rsid w:val="004C6D23"/>
    <w:rsid w:val="004E1A0B"/>
    <w:rsid w:val="005016AD"/>
    <w:rsid w:val="00783FDE"/>
    <w:rsid w:val="0082420D"/>
    <w:rsid w:val="00996BCF"/>
    <w:rsid w:val="00F500BB"/>
    <w:rsid w:val="00FD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03E92-C7EE-4488-9CAE-4F5D2BDB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&amp; W Joyce</dc:creator>
  <cp:keywords/>
  <dc:description/>
  <cp:lastModifiedBy>M &amp; W Joyce</cp:lastModifiedBy>
  <cp:revision>7</cp:revision>
  <dcterms:created xsi:type="dcterms:W3CDTF">2011-04-03T05:51:00Z</dcterms:created>
  <dcterms:modified xsi:type="dcterms:W3CDTF">2011-04-04T02:09:00Z</dcterms:modified>
</cp:coreProperties>
</file>